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F001B" w14:textId="0ECB3F9C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anchor distT="0" distB="0" distL="114300" distR="114300" simplePos="0" relativeHeight="251658240" behindDoc="0" locked="0" layoutInCell="1" allowOverlap="1" wp14:anchorId="0E80C675" wp14:editId="5AC79A69">
            <wp:simplePos x="0" y="0"/>
            <wp:positionH relativeFrom="margin">
              <wp:align>center</wp:align>
            </wp:positionH>
            <wp:positionV relativeFrom="paragraph">
              <wp:posOffset>203</wp:posOffset>
            </wp:positionV>
            <wp:extent cx="709752" cy="709752"/>
            <wp:effectExtent l="0" t="0" r="0" b="0"/>
            <wp:wrapThrough wrapText="bothSides">
              <wp:wrapPolygon edited="0">
                <wp:start x="8122" y="0"/>
                <wp:lineTo x="2901" y="1740"/>
                <wp:lineTo x="580" y="7542"/>
                <wp:lineTo x="0" y="13343"/>
                <wp:lineTo x="0" y="15663"/>
                <wp:lineTo x="1740" y="18564"/>
                <wp:lineTo x="5801" y="20885"/>
                <wp:lineTo x="6962" y="20885"/>
                <wp:lineTo x="13923" y="20885"/>
                <wp:lineTo x="14503" y="20885"/>
                <wp:lineTo x="18564" y="18564"/>
                <wp:lineTo x="20885" y="15663"/>
                <wp:lineTo x="20304" y="6381"/>
                <wp:lineTo x="18564" y="3481"/>
                <wp:lineTo x="13343" y="0"/>
                <wp:lineTo x="8122" y="0"/>
              </wp:wrapPolygon>
            </wp:wrapThrough>
            <wp:docPr id="1" name="Imagem 1" descr="C:\Users\07308978699\AppData\Local\Microsoft\Windows\INetCache\Content.MSO\988D123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7308978699\AppData\Local\Microsoft\Windows\INetCache\Content.MSO\988D123C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52" cy="70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68FB9" w14:textId="77777777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</w:p>
    <w:p w14:paraId="6B261D5C" w14:textId="77777777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</w:p>
    <w:p w14:paraId="05B3457D" w14:textId="0428CE6C" w:rsidR="00ED6C65" w:rsidRPr="006C75FD" w:rsidRDefault="00A973A8" w:rsidP="0043638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ORIENTAÇÃO TÉCNICA Nº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DE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22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DE M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AIO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DE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2018</w:t>
      </w:r>
    </w:p>
    <w:p w14:paraId="497D92B1" w14:textId="77777777" w:rsidR="00ED6C65" w:rsidRPr="006C75FD" w:rsidRDefault="00ED6C65" w:rsidP="00A81B0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17178AC" w14:textId="4A0B5E72" w:rsidR="00CF2E54" w:rsidRPr="00BD417E" w:rsidRDefault="00A81B04" w:rsidP="005F7823">
      <w:pPr>
        <w:ind w:left="3402" w:firstLine="56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Esclarece </w:t>
      </w:r>
      <w:r w:rsidR="00897F5B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sobre a </w:t>
      </w:r>
      <w:r w:rsidR="00A973A8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“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data da </w:t>
      </w:r>
      <w:r w:rsidR="00A973A8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disponibilização do cadastro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pelo CGen</w:t>
      </w:r>
      <w:r w:rsidR="00A973A8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”</w:t>
      </w:r>
      <w:r w:rsidR="00A30724" w:rsidRPr="00BD417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para fins de aplicação do disposto nos artigos 36, 37 e 38 da Lei nº 13.123, de 20 de maio de 2015, e dos arts. 103, 104 e 118 do Decreto nº 8.772, de 11 de maio de 2016</w:t>
      </w:r>
    </w:p>
    <w:p w14:paraId="292F5FAA" w14:textId="77777777" w:rsidR="0043638C" w:rsidRPr="00BD417E" w:rsidRDefault="0043638C" w:rsidP="00F27963">
      <w:pPr>
        <w:ind w:left="1416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975B5EE" w14:textId="77777777" w:rsidR="0043638C" w:rsidRPr="00BD417E" w:rsidRDefault="0043638C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b/>
          <w:sz w:val="24"/>
          <w:szCs w:val="24"/>
        </w:rPr>
        <w:t>O CONSELHO DE GESTÃO DO PATRIMÔNIO GENÉTICO - CGen</w:t>
      </w:r>
      <w:r w:rsidRPr="00BD417E">
        <w:rPr>
          <w:rFonts w:ascii="Times New Roman" w:hAnsi="Times New Roman" w:cs="Times New Roman"/>
          <w:sz w:val="24"/>
          <w:szCs w:val="24"/>
        </w:rPr>
        <w:t>, no uso das atribuições que lhe conferem a Lei nº 13.123, de 20 de maio de 2015, e o Decreto nº 8.772, de 11 de maio de 2016, e tendo em vista o disposto no seu Regimento Interno, anexo à Portaria MMA nº 427, de 29 de setembro de 2016, resolve:</w:t>
      </w:r>
    </w:p>
    <w:p w14:paraId="56E31227" w14:textId="77777777" w:rsidR="00A973A8" w:rsidRPr="00BD417E" w:rsidRDefault="00A973A8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AFC7D2" w14:textId="51D68C08" w:rsidR="00897F5B" w:rsidRPr="00BD417E" w:rsidRDefault="00A81B04" w:rsidP="00A002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sz w:val="24"/>
          <w:szCs w:val="24"/>
        </w:rPr>
        <w:t>Art. 1</w:t>
      </w:r>
      <w:proofErr w:type="gramStart"/>
      <w:r w:rsidRPr="00BD417E">
        <w:rPr>
          <w:rFonts w:ascii="Times New Roman" w:hAnsi="Times New Roman" w:cs="Times New Roman"/>
          <w:sz w:val="24"/>
          <w:szCs w:val="24"/>
        </w:rPr>
        <w:t xml:space="preserve">º 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 Para</w:t>
      </w:r>
      <w:proofErr w:type="gramEnd"/>
      <w:r w:rsidR="00A973A8" w:rsidRPr="00BD417E">
        <w:rPr>
          <w:rFonts w:ascii="Times New Roman" w:hAnsi="Times New Roman" w:cs="Times New Roman"/>
          <w:sz w:val="24"/>
          <w:szCs w:val="24"/>
        </w:rPr>
        <w:t xml:space="preserve"> fins de aplicação do disposto nos artigos 36, 37 e 38 da Lei nº 13.123,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 de 20 de maio 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de 2015, e dos arts. 103, 104 e 118 do Decreto nº 8.772, de 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11 de maio de </w:t>
      </w:r>
      <w:r w:rsidR="00A973A8" w:rsidRPr="00BD417E">
        <w:rPr>
          <w:rFonts w:ascii="Times New Roman" w:hAnsi="Times New Roman" w:cs="Times New Roman"/>
          <w:sz w:val="24"/>
          <w:szCs w:val="24"/>
        </w:rPr>
        <w:t>2016, entende-se</w:t>
      </w:r>
      <w:r w:rsidR="0071326C" w:rsidRPr="00BD417E">
        <w:rPr>
          <w:rFonts w:ascii="Times New Roman" w:hAnsi="Times New Roman" w:cs="Times New Roman"/>
          <w:sz w:val="24"/>
          <w:szCs w:val="24"/>
        </w:rPr>
        <w:t xml:space="preserve"> por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 “</w:t>
      </w:r>
      <w:r w:rsidR="002A5C0B" w:rsidRPr="00BD417E">
        <w:rPr>
          <w:rFonts w:ascii="Times New Roman" w:hAnsi="Times New Roman" w:cs="Times New Roman"/>
          <w:sz w:val="24"/>
          <w:szCs w:val="24"/>
        </w:rPr>
        <w:t xml:space="preserve">data da </w:t>
      </w:r>
      <w:r w:rsidR="00A973A8" w:rsidRPr="00BD417E">
        <w:rPr>
          <w:rFonts w:ascii="Times New Roman" w:hAnsi="Times New Roman" w:cs="Times New Roman"/>
          <w:sz w:val="24"/>
          <w:szCs w:val="24"/>
        </w:rPr>
        <w:t>disponibilização do cadastro</w:t>
      </w:r>
      <w:r w:rsidR="00FA00EE" w:rsidRPr="00BD417E">
        <w:rPr>
          <w:rFonts w:ascii="Times New Roman" w:hAnsi="Times New Roman" w:cs="Times New Roman"/>
          <w:sz w:val="24"/>
          <w:szCs w:val="24"/>
        </w:rPr>
        <w:t xml:space="preserve"> pelo CGen</w:t>
      </w:r>
      <w:r w:rsidR="00A973A8" w:rsidRPr="00BD417E">
        <w:rPr>
          <w:rFonts w:ascii="Times New Roman" w:hAnsi="Times New Roman" w:cs="Times New Roman"/>
          <w:sz w:val="24"/>
          <w:szCs w:val="24"/>
        </w:rPr>
        <w:t>”</w:t>
      </w:r>
      <w:ins w:id="0" w:author="Maranda Almeida" w:date="2018-05-22T11:25:00Z">
        <w:r w:rsidR="00BB709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" w:author="Maranda Almeida" w:date="2018-05-22T11:25:00Z">
        <w:r w:rsidR="00897F5B" w:rsidRPr="00BD417E" w:rsidDel="00BB709C">
          <w:rPr>
            <w:rFonts w:ascii="Times New Roman" w:hAnsi="Times New Roman" w:cs="Times New Roman"/>
            <w:sz w:val="24"/>
            <w:szCs w:val="24"/>
          </w:rPr>
          <w:delText>:</w:delText>
        </w:r>
      </w:del>
      <w:ins w:id="2" w:author="Maranda Almeida" w:date="2018-05-22T11:25:00Z">
        <w:r w:rsidR="00BB709C" w:rsidRPr="00BD417E">
          <w:rPr>
            <w:rFonts w:ascii="Times New Roman" w:hAnsi="Times New Roman" w:cs="Times New Roman"/>
            <w:sz w:val="24"/>
            <w:szCs w:val="24"/>
          </w:rPr>
          <w:t>a data de disponibilização de versão do Sistema Nacional de Gestão do Patrimônio Genético e do Conhecimento Tradicional Associado – SisGen – que contenha todas as funcionalidades</w:t>
        </w:r>
        <w:r w:rsidR="00BB709C">
          <w:rPr>
            <w:rFonts w:ascii="Times New Roman" w:hAnsi="Times New Roman" w:cs="Times New Roman"/>
            <w:sz w:val="24"/>
            <w:szCs w:val="24"/>
          </w:rPr>
          <w:t xml:space="preserve"> necessárias à realização pelos usuários</w:t>
        </w:r>
      </w:ins>
      <w:ins w:id="3" w:author="Maranda Almeida" w:date="2018-05-22T11:26:00Z">
        <w:r w:rsidR="00BB709C">
          <w:rPr>
            <w:rFonts w:ascii="Times New Roman" w:hAnsi="Times New Roman" w:cs="Times New Roman"/>
            <w:sz w:val="24"/>
            <w:szCs w:val="24"/>
          </w:rPr>
          <w:t>:</w:t>
        </w:r>
      </w:ins>
    </w:p>
    <w:p w14:paraId="759CC4A2" w14:textId="5A497AE3" w:rsidR="009F0D55" w:rsidRPr="00BD417E" w:rsidDel="00187EF1" w:rsidRDefault="009F0D55" w:rsidP="00A0020D">
      <w:pPr>
        <w:ind w:firstLine="708"/>
        <w:jc w:val="both"/>
        <w:rPr>
          <w:del w:id="4" w:author="Maranda Almeida" w:date="2018-05-22T14:35:00Z"/>
          <w:rFonts w:ascii="Times New Roman" w:hAnsi="Times New Roman" w:cs="Times New Roman"/>
          <w:sz w:val="24"/>
          <w:szCs w:val="24"/>
        </w:rPr>
      </w:pPr>
    </w:p>
    <w:p w14:paraId="6FEAE677" w14:textId="200892D5" w:rsidR="00897F5B" w:rsidRPr="00BD417E" w:rsidRDefault="00897F5B" w:rsidP="00A002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sz w:val="24"/>
          <w:szCs w:val="24"/>
        </w:rPr>
        <w:t xml:space="preserve">I - </w:t>
      </w:r>
      <w:del w:id="5" w:author="Maranda Almeida" w:date="2018-05-22T11:25:00Z">
        <w:r w:rsidR="002A5C0B" w:rsidRPr="00BD417E" w:rsidDel="00BB709C">
          <w:rPr>
            <w:rFonts w:ascii="Times New Roman" w:hAnsi="Times New Roman" w:cs="Times New Roman"/>
            <w:sz w:val="24"/>
            <w:szCs w:val="24"/>
          </w:rPr>
          <w:delText>a data de</w:delText>
        </w:r>
        <w:r w:rsidR="00A973A8" w:rsidRPr="00BD417E" w:rsidDel="00BB709C">
          <w:rPr>
            <w:rFonts w:ascii="Times New Roman" w:hAnsi="Times New Roman" w:cs="Times New Roman"/>
            <w:sz w:val="24"/>
            <w:szCs w:val="24"/>
          </w:rPr>
          <w:delText xml:space="preserve"> disponibilização de versão do Sistema Nacional de Gestão do Patrimônio Genético e do Conhecimento Tradicional Associado – SisGen – que </w:delText>
        </w:r>
        <w:r w:rsidR="002A5C0B" w:rsidRPr="00BD417E" w:rsidDel="00BB709C">
          <w:rPr>
            <w:rFonts w:ascii="Times New Roman" w:hAnsi="Times New Roman" w:cs="Times New Roman"/>
            <w:sz w:val="24"/>
            <w:szCs w:val="24"/>
          </w:rPr>
          <w:delText xml:space="preserve">contenha </w:delText>
        </w:r>
        <w:r w:rsidR="00A973A8" w:rsidRPr="00BD417E" w:rsidDel="00BB709C">
          <w:rPr>
            <w:rFonts w:ascii="Times New Roman" w:hAnsi="Times New Roman" w:cs="Times New Roman"/>
            <w:sz w:val="24"/>
            <w:szCs w:val="24"/>
          </w:rPr>
          <w:delText>todas as funcionalidades</w:delText>
        </w:r>
        <w:r w:rsidR="00A0020D" w:rsidRPr="00BD417E" w:rsidDel="00BB709C">
          <w:rPr>
            <w:rFonts w:ascii="Times New Roman" w:hAnsi="Times New Roman" w:cs="Times New Roman"/>
            <w:sz w:val="24"/>
            <w:szCs w:val="24"/>
          </w:rPr>
          <w:delText xml:space="preserve"> necessárias à realização</w:delText>
        </w:r>
        <w:r w:rsidRPr="00BD417E" w:rsidDel="00BB709C">
          <w:rPr>
            <w:rFonts w:ascii="Times New Roman" w:hAnsi="Times New Roman" w:cs="Times New Roman"/>
            <w:sz w:val="24"/>
            <w:szCs w:val="24"/>
          </w:rPr>
          <w:delText>, pelos usuários,</w:delText>
        </w:r>
      </w:del>
      <w:del w:id="6" w:author="Maranda Almeida" w:date="2018-05-22T11:26:00Z">
        <w:r w:rsidRPr="00BD417E" w:rsidDel="00BB709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0020D" w:rsidRPr="00BD417E">
        <w:rPr>
          <w:rFonts w:ascii="Times New Roman" w:hAnsi="Times New Roman" w:cs="Times New Roman"/>
          <w:sz w:val="24"/>
          <w:szCs w:val="24"/>
        </w:rPr>
        <w:t>do cadastro das atividades de que trata o § 4º do art. 22 do Decreto nº 8.772, de 2016</w:t>
      </w:r>
      <w:r w:rsidR="001551C7" w:rsidRPr="00BD417E">
        <w:rPr>
          <w:rFonts w:ascii="Times New Roman" w:hAnsi="Times New Roman" w:cs="Times New Roman"/>
          <w:sz w:val="24"/>
          <w:szCs w:val="24"/>
        </w:rPr>
        <w:t>, decorrentes da aprovação das Resoluções CGen n</w:t>
      </w:r>
      <w:r w:rsidR="001551C7" w:rsidRPr="00BD417E">
        <w:rPr>
          <w:rFonts w:ascii="Times New Roman" w:hAnsi="Times New Roman" w:cs="Times New Roman"/>
          <w:sz w:val="24"/>
          <w:szCs w:val="24"/>
          <w:vertAlign w:val="superscript"/>
        </w:rPr>
        <w:t>os</w:t>
      </w:r>
      <w:r w:rsidR="001551C7" w:rsidRPr="00BD417E">
        <w:rPr>
          <w:rFonts w:ascii="Times New Roman" w:hAnsi="Times New Roman" w:cs="Times New Roman"/>
          <w:sz w:val="24"/>
          <w:szCs w:val="24"/>
        </w:rPr>
        <w:t xml:space="preserve"> 6, 7 e 8, de 20 de março de 2018</w:t>
      </w:r>
      <w:r w:rsidRPr="00BD417E">
        <w:rPr>
          <w:rFonts w:ascii="Times New Roman" w:hAnsi="Times New Roman" w:cs="Times New Roman"/>
          <w:sz w:val="24"/>
          <w:szCs w:val="24"/>
        </w:rPr>
        <w:t xml:space="preserve">; e </w:t>
      </w:r>
    </w:p>
    <w:p w14:paraId="507A9F01" w14:textId="4B921BBC" w:rsidR="009F0D55" w:rsidRPr="00BD417E" w:rsidDel="00187EF1" w:rsidRDefault="009F0D55" w:rsidP="00A0020D">
      <w:pPr>
        <w:ind w:firstLine="708"/>
        <w:jc w:val="both"/>
        <w:rPr>
          <w:del w:id="7" w:author="Maranda Almeida" w:date="2018-05-22T14:32:00Z"/>
          <w:rFonts w:ascii="Times New Roman" w:hAnsi="Times New Roman" w:cs="Times New Roman"/>
          <w:sz w:val="24"/>
          <w:szCs w:val="24"/>
        </w:rPr>
      </w:pPr>
    </w:p>
    <w:p w14:paraId="41C935DB" w14:textId="3F3EE013" w:rsidR="00F435DE" w:rsidRPr="00BD417E" w:rsidDel="00187EF1" w:rsidRDefault="00897F5B" w:rsidP="00A0020D">
      <w:pPr>
        <w:ind w:firstLine="708"/>
        <w:jc w:val="both"/>
        <w:rPr>
          <w:del w:id="8" w:author="Maranda Almeida" w:date="2018-05-22T14:32:00Z"/>
          <w:rFonts w:ascii="Times New Roman" w:hAnsi="Times New Roman" w:cs="Times New Roman"/>
          <w:sz w:val="24"/>
          <w:szCs w:val="24"/>
        </w:rPr>
      </w:pPr>
      <w:del w:id="9" w:author="Maranda Almeida" w:date="2018-05-22T14:30:00Z">
        <w:r w:rsidRPr="00BD417E" w:rsidDel="00187EF1">
          <w:rPr>
            <w:rFonts w:ascii="Times New Roman" w:hAnsi="Times New Roman" w:cs="Times New Roman"/>
            <w:sz w:val="24"/>
            <w:szCs w:val="24"/>
          </w:rPr>
          <w:delText>II -</w:delText>
        </w:r>
      </w:del>
      <w:del w:id="10" w:author="Maranda Almeida" w:date="2018-05-22T11:26:00Z">
        <w:r w:rsidRPr="00BD417E" w:rsidDel="00BB709C">
          <w:rPr>
            <w:rFonts w:ascii="Times New Roman" w:hAnsi="Times New Roman" w:cs="Times New Roman"/>
            <w:sz w:val="24"/>
            <w:szCs w:val="24"/>
          </w:rPr>
          <w:delText xml:space="preserve">  </w:delText>
        </w:r>
      </w:del>
      <w:del w:id="11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>a data de disponibilização ao usuário que obteve autorização durante a vigência da Medida Provisória nº 2.186-16, de 23 de agosto de 2001, de cadastro que contenha a autorização já emitida pelo CGen ou pelas instituições credenciadas</w:delText>
        </w:r>
      </w:del>
      <w:ins w:id="12" w:author="Thiago Augusto Zeidan Vilela de Araujo" w:date="2018-05-17T09:05:00Z">
        <w:del w:id="13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,</w:delText>
          </w:r>
        </w:del>
      </w:ins>
      <w:del w:id="14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 xml:space="preserve"> nos termos do inciso V do art. 1</w:delText>
        </w:r>
      </w:del>
      <w:ins w:id="15" w:author="Thiago Augusto Zeidan Vilela de Araujo" w:date="2018-05-17T09:05:00Z">
        <w:del w:id="16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11</w:delText>
          </w:r>
        </w:del>
      </w:ins>
      <w:del w:id="17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>5 d</w:delText>
        </w:r>
      </w:del>
      <w:ins w:id="18" w:author="Thiago Augusto Zeidan Vilela de Araujo" w:date="2018-05-17T09:05:00Z">
        <w:del w:id="19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o</w:delText>
          </w:r>
        </w:del>
      </w:ins>
      <w:del w:id="20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ins w:id="21" w:author="Thiago Augusto Zeidan Vilela de Araujo" w:date="2018-05-17T09:05:00Z">
        <w:del w:id="22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Decreto</w:delText>
          </w:r>
        </w:del>
      </w:ins>
      <w:del w:id="23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>Medida Provisória nº 2</w:delText>
        </w:r>
      </w:del>
      <w:ins w:id="24" w:author="Thiago Augusto Zeidan Vilela de Araujo" w:date="2018-05-17T09:06:00Z">
        <w:del w:id="25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8</w:delText>
          </w:r>
        </w:del>
      </w:ins>
      <w:del w:id="26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27" w:author="Thiago Augusto Zeidan Vilela de Araujo" w:date="2018-05-17T09:06:00Z">
        <w:del w:id="28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772</w:delText>
          </w:r>
        </w:del>
      </w:ins>
      <w:del w:id="29" w:author="Maranda Almeida" w:date="2018-05-22T14:30:00Z">
        <w:r w:rsidR="000415C1" w:rsidRPr="00BD417E" w:rsidDel="00187EF1">
          <w:rPr>
            <w:rFonts w:ascii="Times New Roman" w:hAnsi="Times New Roman" w:cs="Times New Roman"/>
            <w:sz w:val="24"/>
            <w:szCs w:val="24"/>
          </w:rPr>
          <w:delText>186-16, de 2001</w:delText>
        </w:r>
      </w:del>
      <w:ins w:id="30" w:author="Thiago Augusto Zeidan Vilela de Araujo" w:date="2018-05-17T09:06:00Z">
        <w:del w:id="31" w:author="Maranda Almeida" w:date="2018-05-22T14:30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6</w:delText>
          </w:r>
        </w:del>
      </w:ins>
      <w:del w:id="32" w:author="Maranda Almeida" w:date="2018-05-22T14:30:00Z">
        <w:r w:rsidR="009F0D55" w:rsidRPr="00BD417E" w:rsidDel="00187EF1">
          <w:rPr>
            <w:rFonts w:ascii="Times New Roman" w:hAnsi="Times New Roman" w:cs="Times New Roman"/>
            <w:sz w:val="24"/>
            <w:szCs w:val="24"/>
          </w:rPr>
          <w:delText>;</w:delText>
        </w:r>
      </w:del>
    </w:p>
    <w:p w14:paraId="382674A8" w14:textId="79CA2063" w:rsidR="009F0D55" w:rsidRPr="00BD417E" w:rsidDel="00187EF1" w:rsidRDefault="009F0D55" w:rsidP="00A0020D">
      <w:pPr>
        <w:ind w:firstLine="708"/>
        <w:jc w:val="both"/>
        <w:rPr>
          <w:del w:id="33" w:author="Maranda Almeida" w:date="2018-05-22T14:35:00Z"/>
          <w:rFonts w:ascii="Times New Roman" w:hAnsi="Times New Roman" w:cs="Times New Roman"/>
          <w:sz w:val="24"/>
          <w:szCs w:val="24"/>
        </w:rPr>
      </w:pPr>
    </w:p>
    <w:p w14:paraId="40C58A8C" w14:textId="6A271E81" w:rsidR="00D35D0E" w:rsidRPr="00BD417E" w:rsidRDefault="009F0D55" w:rsidP="00A002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17E">
        <w:rPr>
          <w:rFonts w:ascii="Times New Roman" w:hAnsi="Times New Roman" w:cs="Times New Roman"/>
          <w:sz w:val="24"/>
          <w:szCs w:val="24"/>
        </w:rPr>
        <w:t>II</w:t>
      </w:r>
      <w:del w:id="34" w:author="Maranda Almeida" w:date="2018-05-22T14:34:00Z">
        <w:r w:rsidRPr="00BD417E" w:rsidDel="00187EF1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BD417E">
        <w:rPr>
          <w:rFonts w:ascii="Times New Roman" w:hAnsi="Times New Roman" w:cs="Times New Roman"/>
          <w:sz w:val="24"/>
          <w:szCs w:val="24"/>
        </w:rPr>
        <w:t xml:space="preserve"> - a data da disponibilização do SisGen, nos termos da Portaria SECEX/CGen nº 01, de 03 de outubro de 2017, para todos os demais casos</w:t>
      </w:r>
      <w:r w:rsidR="00A0020D" w:rsidRPr="00BD417E">
        <w:rPr>
          <w:rFonts w:ascii="Times New Roman" w:hAnsi="Times New Roman" w:cs="Times New Roman"/>
          <w:sz w:val="24"/>
          <w:szCs w:val="24"/>
        </w:rPr>
        <w:t>.</w:t>
      </w:r>
      <w:r w:rsidR="00897F5B" w:rsidRPr="00BD41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68C14" w14:textId="4FFC394B" w:rsidR="009F0D55" w:rsidRPr="00BD417E" w:rsidDel="00187EF1" w:rsidRDefault="009F0D55" w:rsidP="00A0020D">
      <w:pPr>
        <w:ind w:firstLine="708"/>
        <w:jc w:val="both"/>
        <w:rPr>
          <w:del w:id="35" w:author="Maranda Almeida" w:date="2018-05-22T14:35:00Z"/>
          <w:rFonts w:ascii="Times New Roman" w:hAnsi="Times New Roman" w:cs="Times New Roman"/>
          <w:sz w:val="24"/>
          <w:szCs w:val="24"/>
        </w:rPr>
      </w:pPr>
    </w:p>
    <w:p w14:paraId="693B6E02" w14:textId="23E1F5B1" w:rsidR="000415C1" w:rsidRPr="00BD417E" w:rsidDel="006E5094" w:rsidRDefault="00656862">
      <w:pPr>
        <w:ind w:firstLine="708"/>
        <w:jc w:val="both"/>
        <w:rPr>
          <w:del w:id="36" w:author="Maranda Almeida" w:date="2018-05-22T14:38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1º</w:t>
      </w:r>
      <w:r w:rsidR="00A973A8" w:rsidRPr="00BD417E">
        <w:rPr>
          <w:rFonts w:ascii="Times New Roman" w:hAnsi="Times New Roman" w:cs="Times New Roman"/>
          <w:sz w:val="24"/>
          <w:szCs w:val="24"/>
        </w:rPr>
        <w:t xml:space="preserve"> </w:t>
      </w:r>
      <w:r w:rsidR="00A0020D" w:rsidRPr="00BD417E">
        <w:rPr>
          <w:rFonts w:ascii="Times New Roman" w:hAnsi="Times New Roman" w:cs="Times New Roman"/>
          <w:sz w:val="24"/>
          <w:szCs w:val="24"/>
        </w:rPr>
        <w:t>A contagem dos prazos previstos na Lei nº 13.123, de 2015, e no Decreto nº 8.772, de 2016, relacionados à disponibilização do cadastro e do sistema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 inicia-se a partir da data </w:t>
      </w:r>
      <w:r>
        <w:rPr>
          <w:rFonts w:ascii="Times New Roman" w:hAnsi="Times New Roman" w:cs="Times New Roman"/>
          <w:sz w:val="24"/>
          <w:szCs w:val="24"/>
        </w:rPr>
        <w:t>de publicação de ato oficial do Secretário-Executivo do CGen que indique a</w:t>
      </w:r>
      <w:del w:id="37" w:author="Maranda Almeida" w:date="2018-05-22T14:38:00Z">
        <w:r w:rsidR="000415C1" w:rsidRPr="00BD417E" w:rsidDel="006E5094">
          <w:rPr>
            <w:rFonts w:ascii="Times New Roman" w:hAnsi="Times New Roman" w:cs="Times New Roman"/>
            <w:sz w:val="24"/>
            <w:szCs w:val="24"/>
          </w:rPr>
          <w:delText>:</w:delText>
        </w:r>
      </w:del>
    </w:p>
    <w:p w14:paraId="7B8552C8" w14:textId="1A2EE27E" w:rsidR="009F0D55" w:rsidRPr="00BD417E" w:rsidDel="00187EF1" w:rsidRDefault="009F0D55">
      <w:pPr>
        <w:ind w:firstLine="708"/>
        <w:jc w:val="both"/>
        <w:rPr>
          <w:del w:id="38" w:author="Maranda Almeida" w:date="2018-05-22T14:35:00Z"/>
          <w:rFonts w:ascii="Times New Roman" w:hAnsi="Times New Roman" w:cs="Times New Roman"/>
          <w:sz w:val="24"/>
          <w:szCs w:val="24"/>
        </w:rPr>
      </w:pPr>
    </w:p>
    <w:p w14:paraId="0BA58BD0" w14:textId="78ECC16D" w:rsidR="000415C1" w:rsidRPr="00BD417E" w:rsidRDefault="000415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del w:id="39" w:author="Maranda Almeida" w:date="2018-05-22T14:38:00Z">
        <w:r w:rsidRPr="00BD417E" w:rsidDel="006E5094">
          <w:rPr>
            <w:rFonts w:ascii="Times New Roman" w:hAnsi="Times New Roman" w:cs="Times New Roman"/>
            <w:sz w:val="24"/>
            <w:szCs w:val="24"/>
          </w:rPr>
          <w:delText xml:space="preserve">I </w:delText>
        </w:r>
        <w:r w:rsidR="00656862" w:rsidDel="006E5094">
          <w:rPr>
            <w:rFonts w:ascii="Times New Roman" w:hAnsi="Times New Roman" w:cs="Times New Roman"/>
            <w:sz w:val="24"/>
            <w:szCs w:val="24"/>
          </w:rPr>
          <w:delText>–</w:delText>
        </w:r>
      </w:del>
      <w:r w:rsidRPr="00BD417E">
        <w:rPr>
          <w:rFonts w:ascii="Times New Roman" w:hAnsi="Times New Roman" w:cs="Times New Roman"/>
          <w:sz w:val="24"/>
          <w:szCs w:val="24"/>
        </w:rPr>
        <w:t xml:space="preserve"> </w:t>
      </w:r>
      <w:r w:rsidR="00656862">
        <w:rPr>
          <w:rFonts w:ascii="Times New Roman" w:hAnsi="Times New Roman" w:cs="Times New Roman"/>
          <w:sz w:val="24"/>
          <w:szCs w:val="24"/>
        </w:rPr>
        <w:t xml:space="preserve">disponibilização 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de versão do SisGen que </w:t>
      </w:r>
      <w:r w:rsidR="002A5C0B" w:rsidRPr="00BD417E">
        <w:rPr>
          <w:rFonts w:ascii="Times New Roman" w:hAnsi="Times New Roman" w:cs="Times New Roman"/>
          <w:sz w:val="24"/>
          <w:szCs w:val="24"/>
        </w:rPr>
        <w:t>contemple a implementação d</w:t>
      </w:r>
      <w:r w:rsidR="00D35D0E" w:rsidRPr="00BD417E">
        <w:rPr>
          <w:rFonts w:ascii="Times New Roman" w:hAnsi="Times New Roman" w:cs="Times New Roman"/>
          <w:sz w:val="24"/>
          <w:szCs w:val="24"/>
        </w:rPr>
        <w:t xml:space="preserve">as funcionalidades a que se refere o </w:t>
      </w:r>
      <w:r w:rsidRPr="00BD417E">
        <w:rPr>
          <w:rFonts w:ascii="Times New Roman" w:hAnsi="Times New Roman" w:cs="Times New Roman"/>
          <w:sz w:val="24"/>
          <w:szCs w:val="24"/>
        </w:rPr>
        <w:t xml:space="preserve">inciso I do </w:t>
      </w:r>
      <w:r w:rsidR="00D35D0E" w:rsidRPr="00BD417E">
        <w:rPr>
          <w:rFonts w:ascii="Times New Roman" w:hAnsi="Times New Roman" w:cs="Times New Roman"/>
          <w:b/>
          <w:sz w:val="24"/>
          <w:szCs w:val="24"/>
        </w:rPr>
        <w:t>caput</w:t>
      </w:r>
      <w:del w:id="40" w:author="Maranda Almeida" w:date="2018-05-22T14:38:00Z">
        <w:r w:rsidRPr="00BD417E" w:rsidDel="006E5094">
          <w:rPr>
            <w:rFonts w:ascii="Times New Roman" w:hAnsi="Times New Roman" w:cs="Times New Roman"/>
            <w:sz w:val="24"/>
            <w:szCs w:val="24"/>
          </w:rPr>
          <w:delText xml:space="preserve">; </w:delText>
        </w:r>
        <w:r w:rsidR="009F0D55" w:rsidRPr="00BD417E" w:rsidDel="006E5094">
          <w:rPr>
            <w:rFonts w:ascii="Times New Roman" w:hAnsi="Times New Roman" w:cs="Times New Roman"/>
            <w:sz w:val="24"/>
            <w:szCs w:val="24"/>
          </w:rPr>
          <w:delText xml:space="preserve">nos casos que se enquadrem no inciso I do </w:delText>
        </w:r>
        <w:r w:rsidR="009F0D55" w:rsidRPr="00BD417E" w:rsidDel="006E5094">
          <w:rPr>
            <w:rFonts w:ascii="Times New Roman" w:hAnsi="Times New Roman" w:cs="Times New Roman"/>
            <w:b/>
            <w:sz w:val="24"/>
            <w:szCs w:val="24"/>
          </w:rPr>
          <w:delText>caput</w:delText>
        </w:r>
        <w:r w:rsidR="009F0D55" w:rsidRPr="00BD417E" w:rsidDel="006E5094">
          <w:rPr>
            <w:rFonts w:ascii="Times New Roman" w:hAnsi="Times New Roman" w:cs="Times New Roman"/>
            <w:sz w:val="24"/>
            <w:szCs w:val="24"/>
          </w:rPr>
          <w:delText xml:space="preserve">; </w:delText>
        </w:r>
      </w:del>
      <w:ins w:id="41" w:author="Thiago Augusto Zeidan Vilela de Araujo" w:date="2018-05-17T09:07:00Z">
        <w:del w:id="42" w:author="Maranda Almeida" w:date="2018-05-22T14:38:00Z">
          <w:r w:rsidR="008711B5" w:rsidDel="006E5094">
            <w:rPr>
              <w:rFonts w:ascii="Times New Roman" w:hAnsi="Times New Roman" w:cs="Times New Roman"/>
              <w:sz w:val="24"/>
              <w:szCs w:val="24"/>
            </w:rPr>
            <w:delText>e</w:delText>
          </w:r>
        </w:del>
      </w:ins>
      <w:ins w:id="43" w:author="Maranda Almeida" w:date="2018-05-22T14:38:00Z">
        <w:r w:rsidR="006E5094">
          <w:rPr>
            <w:rFonts w:ascii="Times New Roman" w:hAnsi="Times New Roman" w:cs="Times New Roman"/>
            <w:sz w:val="24"/>
            <w:szCs w:val="24"/>
          </w:rPr>
          <w:t>.</w:t>
        </w:r>
      </w:ins>
      <w:bookmarkStart w:id="44" w:name="_GoBack"/>
      <w:bookmarkEnd w:id="44"/>
    </w:p>
    <w:p w14:paraId="2D0F353F" w14:textId="13B3B300" w:rsidR="00BD417E" w:rsidDel="00187EF1" w:rsidRDefault="00BD417E" w:rsidP="00A0020D">
      <w:pPr>
        <w:ind w:firstLine="708"/>
        <w:jc w:val="both"/>
        <w:rPr>
          <w:del w:id="45" w:author="Maranda Almeida" w:date="2018-05-22T14:35:00Z"/>
          <w:rFonts w:ascii="Times New Roman" w:hAnsi="Times New Roman" w:cs="Times New Roman"/>
          <w:sz w:val="24"/>
          <w:szCs w:val="24"/>
        </w:rPr>
      </w:pPr>
    </w:p>
    <w:p w14:paraId="3C58D1EC" w14:textId="2E688524" w:rsidR="009F0D55" w:rsidRPr="00BD417E" w:rsidDel="00187EF1" w:rsidRDefault="000415C1" w:rsidP="00A0020D">
      <w:pPr>
        <w:ind w:firstLine="708"/>
        <w:jc w:val="both"/>
        <w:rPr>
          <w:del w:id="46" w:author="Maranda Almeida" w:date="2018-05-22T14:35:00Z"/>
          <w:rFonts w:ascii="Times New Roman" w:hAnsi="Times New Roman" w:cs="Times New Roman"/>
          <w:sz w:val="24"/>
          <w:szCs w:val="24"/>
        </w:rPr>
      </w:pPr>
      <w:del w:id="47" w:author="Maranda Almeida" w:date="2018-05-22T14:35:00Z">
        <w:r w:rsidRPr="00BD417E" w:rsidDel="00187EF1">
          <w:rPr>
            <w:rFonts w:ascii="Times New Roman" w:hAnsi="Times New Roman" w:cs="Times New Roman"/>
            <w:sz w:val="24"/>
            <w:szCs w:val="24"/>
          </w:rPr>
          <w:delText>II - realização de cadastro que contenha a autorização já emitida</w:delText>
        </w:r>
        <w:r w:rsidR="00656862" w:rsidDel="00187EF1">
          <w:rPr>
            <w:rFonts w:ascii="Times New Roman" w:hAnsi="Times New Roman" w:cs="Times New Roman"/>
            <w:sz w:val="24"/>
            <w:szCs w:val="24"/>
          </w:rPr>
          <w:delText xml:space="preserve"> durante a vigência da Medida Provisória nº 2.186-16, de 2001</w:delText>
        </w:r>
        <w:r w:rsidR="009F0D55" w:rsidRPr="00BD417E" w:rsidDel="00187EF1">
          <w:rPr>
            <w:rFonts w:ascii="Times New Roman" w:hAnsi="Times New Roman" w:cs="Times New Roman"/>
            <w:sz w:val="24"/>
            <w:szCs w:val="24"/>
          </w:rPr>
          <w:delText xml:space="preserve">, nos casos que se enquadrem no inciso II do </w:delText>
        </w:r>
        <w:r w:rsidR="009F0D55" w:rsidRPr="00BD417E" w:rsidDel="00187EF1">
          <w:rPr>
            <w:rFonts w:ascii="Times New Roman" w:hAnsi="Times New Roman" w:cs="Times New Roman"/>
            <w:b/>
            <w:sz w:val="24"/>
            <w:szCs w:val="24"/>
          </w:rPr>
          <w:delText>caput</w:delText>
        </w:r>
        <w:r w:rsidR="009F0D55" w:rsidRPr="00BD417E" w:rsidDel="00187EF1">
          <w:rPr>
            <w:rFonts w:ascii="Times New Roman" w:hAnsi="Times New Roman" w:cs="Times New Roman"/>
            <w:sz w:val="24"/>
            <w:szCs w:val="24"/>
          </w:rPr>
          <w:delText>;</w:delText>
        </w:r>
      </w:del>
      <w:ins w:id="48" w:author="Thiago Augusto Zeidan Vilela de Araujo" w:date="2018-05-17T09:07:00Z">
        <w:del w:id="49" w:author="Maranda Almeida" w:date="2018-05-22T14:35:00Z">
          <w:r w:rsidR="008711B5" w:rsidDel="00187EF1">
            <w:rPr>
              <w:rFonts w:ascii="Times New Roman" w:hAnsi="Times New Roman" w:cs="Times New Roman"/>
              <w:sz w:val="24"/>
              <w:szCs w:val="24"/>
            </w:rPr>
            <w:delText>.</w:delText>
          </w:r>
        </w:del>
      </w:ins>
    </w:p>
    <w:p w14:paraId="59255110" w14:textId="7AC8886C" w:rsidR="00BD417E" w:rsidDel="00187EF1" w:rsidRDefault="00BD417E" w:rsidP="00A0020D">
      <w:pPr>
        <w:ind w:firstLine="708"/>
        <w:jc w:val="both"/>
        <w:rPr>
          <w:del w:id="50" w:author="Maranda Almeida" w:date="2018-05-22T14:35:00Z"/>
          <w:rFonts w:ascii="Times New Roman" w:hAnsi="Times New Roman" w:cs="Times New Roman"/>
          <w:sz w:val="24"/>
          <w:szCs w:val="24"/>
        </w:rPr>
      </w:pPr>
    </w:p>
    <w:p w14:paraId="30375303" w14:textId="7FB3AE70" w:rsidR="00A973A8" w:rsidRDefault="00656862" w:rsidP="00A002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2º P</w:t>
      </w:r>
      <w:r w:rsidRPr="00BD417E">
        <w:rPr>
          <w:rFonts w:ascii="Times New Roman" w:hAnsi="Times New Roman" w:cs="Times New Roman"/>
          <w:sz w:val="24"/>
          <w:szCs w:val="24"/>
        </w:rPr>
        <w:t>ara todos os demais casos, nos termos do Parágrafo único do art. 1º da Portaria SECEX/CGen nº 01, de 03 de outubro de 2017</w:t>
      </w:r>
      <w:r>
        <w:rPr>
          <w:rFonts w:ascii="Times New Roman" w:hAnsi="Times New Roman" w:cs="Times New Roman"/>
          <w:sz w:val="24"/>
          <w:szCs w:val="24"/>
        </w:rPr>
        <w:t xml:space="preserve">, a contagem dos prazos </w:t>
      </w:r>
      <w:r w:rsidRPr="00656862">
        <w:rPr>
          <w:rFonts w:ascii="Times New Roman" w:hAnsi="Times New Roman" w:cs="Times New Roman"/>
          <w:sz w:val="24"/>
          <w:szCs w:val="24"/>
        </w:rPr>
        <w:t>previstos na Lei nº 13.123, de 2015, e no Decreto nº 8.772, de 2016, relacionados à disponibilização do cadastro e do sistema inicia-se a partir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D55" w:rsidRPr="00BD417E">
        <w:rPr>
          <w:rFonts w:ascii="Times New Roman" w:hAnsi="Times New Roman" w:cs="Times New Roman"/>
          <w:sz w:val="24"/>
          <w:szCs w:val="24"/>
        </w:rPr>
        <w:t>de 06 de novembro de 2017</w:t>
      </w:r>
      <w:r w:rsidR="00D35D0E" w:rsidRPr="00BD417E">
        <w:rPr>
          <w:rFonts w:ascii="Times New Roman" w:hAnsi="Times New Roman" w:cs="Times New Roman"/>
          <w:sz w:val="24"/>
          <w:szCs w:val="24"/>
        </w:rPr>
        <w:t>.</w:t>
      </w:r>
    </w:p>
    <w:p w14:paraId="4D9C6785" w14:textId="2DC565FD" w:rsidR="000415C1" w:rsidDel="006E5094" w:rsidRDefault="000415C1" w:rsidP="00A973A8">
      <w:pPr>
        <w:ind w:firstLine="708"/>
        <w:jc w:val="both"/>
        <w:rPr>
          <w:del w:id="51" w:author="Maranda Almeida" w:date="2018-05-22T14:38:00Z"/>
          <w:rFonts w:ascii="Times New Roman" w:hAnsi="Times New Roman" w:cs="Times New Roman"/>
          <w:sz w:val="24"/>
          <w:szCs w:val="24"/>
        </w:rPr>
      </w:pPr>
    </w:p>
    <w:p w14:paraId="5FE00970" w14:textId="733EDC75" w:rsidR="00ED6C65" w:rsidRDefault="00ED6C65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5FD">
        <w:rPr>
          <w:rFonts w:ascii="Times New Roman" w:hAnsi="Times New Roman" w:cs="Times New Roman"/>
          <w:sz w:val="24"/>
          <w:szCs w:val="24"/>
        </w:rPr>
        <w:t xml:space="preserve">Art. </w:t>
      </w:r>
      <w:r w:rsidR="00A0020D">
        <w:rPr>
          <w:rFonts w:ascii="Times New Roman" w:hAnsi="Times New Roman" w:cs="Times New Roman"/>
          <w:sz w:val="24"/>
          <w:szCs w:val="24"/>
        </w:rPr>
        <w:t>2</w:t>
      </w:r>
      <w:r w:rsidRPr="006C75FD">
        <w:rPr>
          <w:rFonts w:ascii="Times New Roman" w:hAnsi="Times New Roman" w:cs="Times New Roman"/>
          <w:sz w:val="24"/>
          <w:szCs w:val="24"/>
        </w:rPr>
        <w:t>º Esta Orientação Técnica entra em vigor na data de sua publicação.</w:t>
      </w:r>
    </w:p>
    <w:p w14:paraId="4D345B0D" w14:textId="3BB6E9A9" w:rsidR="00D35D0E" w:rsidRDefault="00D35D0E" w:rsidP="00A973A8">
      <w:pPr>
        <w:ind w:firstLine="708"/>
        <w:jc w:val="both"/>
        <w:rPr>
          <w:ins w:id="52" w:author="Maranda Almeida" w:date="2018-05-22T15:26:00Z"/>
          <w:rFonts w:ascii="Times New Roman" w:hAnsi="Times New Roman" w:cs="Times New Roman"/>
          <w:sz w:val="24"/>
          <w:szCs w:val="24"/>
        </w:rPr>
      </w:pPr>
    </w:p>
    <w:p w14:paraId="4DDF7A34" w14:textId="77777777" w:rsidR="00FA237B" w:rsidRPr="00FA237B" w:rsidRDefault="00FA237B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pt-PT"/>
          <w:rPrChange w:id="53" w:author="Maranda Almeida" w:date="2018-05-22T15:26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732EC019" w14:textId="77777777" w:rsidR="00656862" w:rsidRDefault="00656862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848D69" w14:textId="3C46CD79" w:rsidR="00D35D0E" w:rsidRPr="00D35D0E" w:rsidRDefault="00D35D0E" w:rsidP="00D35D0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0E">
        <w:rPr>
          <w:rFonts w:ascii="Times New Roman" w:hAnsi="Times New Roman" w:cs="Times New Roman"/>
          <w:b/>
          <w:sz w:val="24"/>
          <w:szCs w:val="24"/>
        </w:rPr>
        <w:t>RAFAEL DE SÁ MARQUES</w:t>
      </w:r>
    </w:p>
    <w:p w14:paraId="0345783F" w14:textId="360589F2" w:rsidR="00D35D0E" w:rsidRDefault="00D35D0E" w:rsidP="00D35D0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D89D964" w14:textId="7BC62A05" w:rsidR="00D35D0E" w:rsidRDefault="00D35D0E" w:rsidP="00D35D0E">
      <w:pPr>
        <w:ind w:firstLine="708"/>
        <w:jc w:val="center"/>
        <w:rPr>
          <w:ins w:id="54" w:author="Maranda Almeida" w:date="2018-05-22T14:31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de Gestão do Patrimônio Genético</w:t>
      </w:r>
    </w:p>
    <w:p w14:paraId="08B0BFCB" w14:textId="05F7B00F" w:rsidR="00187EF1" w:rsidDel="009906F2" w:rsidRDefault="00187EF1" w:rsidP="00D35D0E">
      <w:pPr>
        <w:ind w:firstLine="708"/>
        <w:jc w:val="center"/>
        <w:rPr>
          <w:ins w:id="55" w:author="Maranda Almeida" w:date="2018-05-22T14:31:00Z"/>
          <w:del w:id="56" w:author="Thiego de Sousa Cotrim" w:date="2018-05-24T15:06:00Z"/>
          <w:rFonts w:ascii="Times New Roman" w:hAnsi="Times New Roman" w:cs="Times New Roman"/>
          <w:sz w:val="24"/>
          <w:szCs w:val="24"/>
        </w:rPr>
      </w:pPr>
    </w:p>
    <w:p w14:paraId="7FBA775B" w14:textId="0A29D96A" w:rsidR="00187EF1" w:rsidDel="009906F2" w:rsidRDefault="00187EF1" w:rsidP="00D35D0E">
      <w:pPr>
        <w:ind w:firstLine="708"/>
        <w:jc w:val="center"/>
        <w:rPr>
          <w:ins w:id="57" w:author="Maranda Almeida" w:date="2018-05-22T14:31:00Z"/>
          <w:del w:id="58" w:author="Thiego de Sousa Cotrim" w:date="2018-05-24T15:06:00Z"/>
          <w:rFonts w:ascii="Times New Roman" w:hAnsi="Times New Roman" w:cs="Times New Roman"/>
          <w:sz w:val="24"/>
          <w:szCs w:val="24"/>
        </w:rPr>
      </w:pPr>
    </w:p>
    <w:p w14:paraId="2F81C922" w14:textId="02866033" w:rsidR="00187EF1" w:rsidDel="009906F2" w:rsidRDefault="00187EF1" w:rsidP="00D35D0E">
      <w:pPr>
        <w:ind w:firstLine="708"/>
        <w:jc w:val="center"/>
        <w:rPr>
          <w:ins w:id="59" w:author="Maranda Almeida" w:date="2018-05-22T14:31:00Z"/>
          <w:del w:id="60" w:author="Thiego de Sousa Cotrim" w:date="2018-05-24T15:06:00Z"/>
          <w:rFonts w:ascii="Times New Roman" w:hAnsi="Times New Roman" w:cs="Times New Roman"/>
          <w:sz w:val="24"/>
          <w:szCs w:val="24"/>
        </w:rPr>
      </w:pPr>
    </w:p>
    <w:p w14:paraId="210DE68F" w14:textId="782529D7" w:rsidR="00187EF1" w:rsidDel="009906F2" w:rsidRDefault="00187EF1" w:rsidP="00D35D0E">
      <w:pPr>
        <w:ind w:firstLine="708"/>
        <w:jc w:val="center"/>
        <w:rPr>
          <w:ins w:id="61" w:author="Maranda Almeida" w:date="2018-05-22T14:31:00Z"/>
          <w:del w:id="62" w:author="Thiego de Sousa Cotrim" w:date="2018-05-24T15:06:00Z"/>
          <w:rFonts w:ascii="Times New Roman" w:hAnsi="Times New Roman" w:cs="Times New Roman"/>
          <w:sz w:val="24"/>
          <w:szCs w:val="24"/>
        </w:rPr>
      </w:pPr>
    </w:p>
    <w:p w14:paraId="2D52C12F" w14:textId="2CBD7395" w:rsidR="00187EF1" w:rsidDel="009906F2" w:rsidRDefault="00187EF1">
      <w:pPr>
        <w:ind w:firstLine="708"/>
        <w:rPr>
          <w:ins w:id="63" w:author="Maranda Almeida" w:date="2018-05-22T14:31:00Z"/>
          <w:del w:id="64" w:author="Thiego de Sousa Cotrim" w:date="2018-05-24T15:05:00Z"/>
          <w:rFonts w:ascii="Times New Roman" w:hAnsi="Times New Roman" w:cs="Times New Roman"/>
          <w:sz w:val="24"/>
          <w:szCs w:val="24"/>
        </w:rPr>
        <w:pPrChange w:id="65" w:author="Maranda Almeida" w:date="2018-05-22T14:31:00Z">
          <w:pPr>
            <w:ind w:firstLine="708"/>
            <w:jc w:val="center"/>
          </w:pPr>
        </w:pPrChange>
      </w:pPr>
    </w:p>
    <w:p w14:paraId="11C6CA8C" w14:textId="30108CD6" w:rsidR="00187EF1" w:rsidRPr="00BD417E" w:rsidDel="009906F2" w:rsidRDefault="00187EF1" w:rsidP="00187EF1">
      <w:pPr>
        <w:ind w:firstLine="708"/>
        <w:jc w:val="both"/>
        <w:rPr>
          <w:ins w:id="66" w:author="Maranda Almeida" w:date="2018-05-22T14:31:00Z"/>
          <w:del w:id="67" w:author="Thiego de Sousa Cotrim" w:date="2018-05-24T15:05:00Z"/>
          <w:rFonts w:ascii="Times New Roman" w:hAnsi="Times New Roman" w:cs="Times New Roman"/>
          <w:sz w:val="24"/>
          <w:szCs w:val="24"/>
        </w:rPr>
      </w:pPr>
      <w:ins w:id="68" w:author="Maranda Almeida" w:date="2018-05-22T14:31:00Z">
        <w:del w:id="69" w:author="Thiego de Sousa Cotrim" w:date="2018-05-24T15:05:00Z"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II -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a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 xml:space="preserve"> data de inclusão 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pelo CGen ou pelas instituições credenciadas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,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 xml:space="preserve"> nos termos do art. 1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11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 xml:space="preserve"> d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o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Decreto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 xml:space="preserve"> nº 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8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.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772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, de 201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6, de autorizações que ainda estejam em vigor,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 xml:space="preserve">concedidas 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durante a vigência da Medida Provisória nº 2.</w:delText>
          </w:r>
          <w:r w:rsidDel="009906F2">
            <w:rPr>
              <w:rFonts w:ascii="Times New Roman" w:hAnsi="Times New Roman" w:cs="Times New Roman"/>
              <w:sz w:val="24"/>
              <w:szCs w:val="24"/>
            </w:rPr>
            <w:delText>186-16, de 23 de agosto de 2001</w:delText>
          </w:r>
          <w:r w:rsidRPr="00BD417E" w:rsidDel="009906F2">
            <w:rPr>
              <w:rFonts w:ascii="Times New Roman" w:hAnsi="Times New Roman" w:cs="Times New Roman"/>
              <w:sz w:val="24"/>
              <w:szCs w:val="24"/>
            </w:rPr>
            <w:delText>;</w:delText>
          </w:r>
        </w:del>
      </w:ins>
    </w:p>
    <w:p w14:paraId="5AC9FB9E" w14:textId="77777777" w:rsidR="00187EF1" w:rsidRPr="00D35D0E" w:rsidRDefault="00187EF1" w:rsidP="009906F2">
      <w:pPr>
        <w:rPr>
          <w:rFonts w:ascii="Times New Roman" w:hAnsi="Times New Roman" w:cs="Times New Roman"/>
          <w:sz w:val="24"/>
          <w:szCs w:val="24"/>
        </w:rPr>
        <w:pPrChange w:id="70" w:author="Thiego de Sousa Cotrim" w:date="2018-05-24T15:06:00Z">
          <w:pPr>
            <w:ind w:firstLine="708"/>
            <w:jc w:val="center"/>
          </w:pPr>
        </w:pPrChange>
      </w:pPr>
    </w:p>
    <w:sectPr w:rsidR="00187EF1" w:rsidRPr="00D35D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anda Almeida">
    <w15:presenceInfo w15:providerId="Windows Live" w15:userId="784a23fcf7ca2cea"/>
  </w15:person>
  <w15:person w15:author="Thiago Augusto Zeidan Vilela de Araujo">
    <w15:presenceInfo w15:providerId="AD" w15:userId="S-1-5-21-10562335-2982657715-2242529834-5770"/>
  </w15:person>
  <w15:person w15:author="Thiego de Sousa Cotrim">
    <w15:presenceInfo w15:providerId="AD" w15:userId="S-1-5-21-10562335-2982657715-2242529834-5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B04"/>
    <w:rsid w:val="000415C1"/>
    <w:rsid w:val="001551C7"/>
    <w:rsid w:val="00163C45"/>
    <w:rsid w:val="001701C5"/>
    <w:rsid w:val="0018190E"/>
    <w:rsid w:val="00187EF1"/>
    <w:rsid w:val="00263219"/>
    <w:rsid w:val="002A5C0B"/>
    <w:rsid w:val="002C3E3C"/>
    <w:rsid w:val="0036376B"/>
    <w:rsid w:val="003900DB"/>
    <w:rsid w:val="00414E4E"/>
    <w:rsid w:val="0043638C"/>
    <w:rsid w:val="004A5497"/>
    <w:rsid w:val="005F7823"/>
    <w:rsid w:val="00603CCB"/>
    <w:rsid w:val="00656862"/>
    <w:rsid w:val="00685F70"/>
    <w:rsid w:val="006A7F0B"/>
    <w:rsid w:val="006C75FD"/>
    <w:rsid w:val="006E5094"/>
    <w:rsid w:val="0071326C"/>
    <w:rsid w:val="00761B8C"/>
    <w:rsid w:val="00842623"/>
    <w:rsid w:val="008711B5"/>
    <w:rsid w:val="00875992"/>
    <w:rsid w:val="00883D30"/>
    <w:rsid w:val="00897F5B"/>
    <w:rsid w:val="008B3344"/>
    <w:rsid w:val="008C01BA"/>
    <w:rsid w:val="008D1304"/>
    <w:rsid w:val="00975C8E"/>
    <w:rsid w:val="009906F2"/>
    <w:rsid w:val="009E3EC0"/>
    <w:rsid w:val="009F0D55"/>
    <w:rsid w:val="00A0020D"/>
    <w:rsid w:val="00A30724"/>
    <w:rsid w:val="00A529F4"/>
    <w:rsid w:val="00A81B04"/>
    <w:rsid w:val="00A973A8"/>
    <w:rsid w:val="00AF6D5D"/>
    <w:rsid w:val="00B67A66"/>
    <w:rsid w:val="00BB709C"/>
    <w:rsid w:val="00BD417E"/>
    <w:rsid w:val="00BD5D6F"/>
    <w:rsid w:val="00CF2E54"/>
    <w:rsid w:val="00D33270"/>
    <w:rsid w:val="00D35D0E"/>
    <w:rsid w:val="00DB5FAE"/>
    <w:rsid w:val="00E13EB8"/>
    <w:rsid w:val="00ED6C65"/>
    <w:rsid w:val="00F102BE"/>
    <w:rsid w:val="00F15B48"/>
    <w:rsid w:val="00F27963"/>
    <w:rsid w:val="00F435DE"/>
    <w:rsid w:val="00F7294C"/>
    <w:rsid w:val="00FA00EE"/>
    <w:rsid w:val="00F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DB98"/>
  <w15:chartTrackingRefBased/>
  <w15:docId w15:val="{425B7C4A-6CB4-4836-A215-DEB406E2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user">
    <w:name w:val="Standard (user)"/>
    <w:rsid w:val="0043638C"/>
    <w:pPr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color w:val="00000A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7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7F0B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8C01B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C01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C01B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C01B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C01BA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8711B5"/>
    <w:pPr>
      <w:spacing w:after="0" w:line="240" w:lineRule="auto"/>
    </w:pPr>
  </w:style>
  <w:style w:type="paragraph" w:customStyle="1" w:styleId="Corpo">
    <w:name w:val="Corpo"/>
    <w:rsid w:val="00FA23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513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Keize Nagamati Junior</dc:creator>
  <cp:keywords/>
  <dc:description/>
  <cp:lastModifiedBy>Thiego de Sousa Cotrim</cp:lastModifiedBy>
  <cp:revision>14</cp:revision>
  <cp:lastPrinted>2017-06-16T20:14:00Z</cp:lastPrinted>
  <dcterms:created xsi:type="dcterms:W3CDTF">2018-05-17T12:04:00Z</dcterms:created>
  <dcterms:modified xsi:type="dcterms:W3CDTF">2018-05-24T18:06:00Z</dcterms:modified>
</cp:coreProperties>
</file>